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127384" w14:textId="77777777" w:rsidR="00AC4511" w:rsidRPr="00AC4511" w:rsidRDefault="00AC4511" w:rsidP="00AC4511">
      <w:pPr>
        <w:jc w:val="center"/>
        <w:rPr>
          <w:sz w:val="36"/>
          <w:szCs w:val="36"/>
        </w:rPr>
      </w:pPr>
      <w:r w:rsidRPr="00AC4511">
        <w:rPr>
          <w:sz w:val="36"/>
          <w:szCs w:val="36"/>
        </w:rPr>
        <w:t xml:space="preserve">Form for the Submission of Non-Degree Programs                                                                                    </w:t>
      </w:r>
      <w:r>
        <w:rPr>
          <w:sz w:val="36"/>
          <w:szCs w:val="36"/>
        </w:rPr>
        <w:t>(</w:t>
      </w:r>
      <w:r w:rsidRPr="00AC4511">
        <w:rPr>
          <w:sz w:val="36"/>
          <w:szCs w:val="36"/>
        </w:rPr>
        <w:t xml:space="preserve">Baccalaureate, Graduate Certificates) at </w:t>
      </w:r>
      <w:r w:rsidR="00510E06">
        <w:rPr>
          <w:sz w:val="36"/>
          <w:szCs w:val="36"/>
        </w:rPr>
        <w:t>Senior</w:t>
      </w:r>
      <w:r w:rsidRPr="00AC4511">
        <w:rPr>
          <w:sz w:val="36"/>
          <w:szCs w:val="36"/>
        </w:rPr>
        <w:t xml:space="preserve"> Institutions</w:t>
      </w:r>
    </w:p>
    <w:p w14:paraId="09E6546A" w14:textId="77777777" w:rsidR="00AC4511" w:rsidRDefault="00AC4511" w:rsidP="00AC4511">
      <w:pPr>
        <w:jc w:val="center"/>
      </w:pPr>
    </w:p>
    <w:p w14:paraId="64412898" w14:textId="77777777" w:rsidR="002B3F32" w:rsidRDefault="00AC4511" w:rsidP="00AC4511">
      <w:r>
        <w:t xml:space="preserve">Institution Name:  </w:t>
      </w:r>
      <w:r w:rsidR="008A74D9">
        <w:rPr>
          <w:u w:val="single"/>
        </w:rPr>
        <w:t>University of North Alabama</w:t>
      </w:r>
    </w:p>
    <w:p w14:paraId="32BF3100" w14:textId="24926D51" w:rsidR="002B3F32" w:rsidRPr="008A74D9" w:rsidRDefault="00AC4511" w:rsidP="00AC4511">
      <w:pPr>
        <w:rPr>
          <w:u w:val="single"/>
        </w:rPr>
      </w:pPr>
      <w:r>
        <w:t xml:space="preserve">Non-Degree Program/Certificate Title:  </w:t>
      </w:r>
      <w:r w:rsidR="006A7D95">
        <w:rPr>
          <w:u w:val="single"/>
        </w:rPr>
        <w:t>Micro-</w:t>
      </w:r>
      <w:r w:rsidR="00C56CC4">
        <w:rPr>
          <w:u w:val="single"/>
        </w:rPr>
        <w:t>credential</w:t>
      </w:r>
      <w:r w:rsidR="008A74D9">
        <w:rPr>
          <w:u w:val="single"/>
        </w:rPr>
        <w:t xml:space="preserve">, </w:t>
      </w:r>
      <w:r w:rsidR="00CF4236">
        <w:rPr>
          <w:u w:val="single"/>
        </w:rPr>
        <w:t>Professional Accounting</w:t>
      </w:r>
    </w:p>
    <w:p w14:paraId="6BC7A869" w14:textId="77777777" w:rsidR="00AC4511" w:rsidRDefault="00AC4511" w:rsidP="00AC4511">
      <w:r>
        <w:t>CIP Code:  ____________________</w:t>
      </w:r>
    </w:p>
    <w:p w14:paraId="6594B50F" w14:textId="77777777" w:rsidR="00AC4511" w:rsidRDefault="00AC4511" w:rsidP="00AC4511">
      <w:r>
        <w:t>Award Level:  _____________________</w:t>
      </w:r>
    </w:p>
    <w:p w14:paraId="14F2F677" w14:textId="77777777" w:rsidR="005F15C4" w:rsidRDefault="005F15C4" w:rsidP="00AC4511">
      <w:pPr>
        <w:rPr>
          <w:b/>
        </w:rPr>
      </w:pPr>
    </w:p>
    <w:p w14:paraId="47E5E9EE" w14:textId="77777777" w:rsidR="002B3F32" w:rsidRDefault="005F15C4" w:rsidP="00AC4511">
      <w:pPr>
        <w:rPr>
          <w:b/>
        </w:rPr>
      </w:pPr>
      <w:r>
        <w:rPr>
          <w:b/>
        </w:rPr>
        <w:t>1.</w:t>
      </w:r>
      <w:r>
        <w:rPr>
          <w:b/>
        </w:rPr>
        <w:tab/>
        <w:t>Please provide (attach) a Description of the Non-D</w:t>
      </w:r>
      <w:r w:rsidR="002B3F32">
        <w:rPr>
          <w:b/>
        </w:rPr>
        <w:t xml:space="preserve">egree/Certificate program.   </w:t>
      </w:r>
    </w:p>
    <w:p w14:paraId="5A4C19DD" w14:textId="77777777" w:rsidR="002B3F32" w:rsidRDefault="005F15C4" w:rsidP="00AC4511">
      <w:pPr>
        <w:rPr>
          <w:b/>
        </w:rPr>
      </w:pPr>
      <w:r>
        <w:rPr>
          <w:b/>
        </w:rPr>
        <w:t>2.</w:t>
      </w:r>
      <w:r>
        <w:rPr>
          <w:b/>
        </w:rPr>
        <w:tab/>
      </w:r>
      <w:r w:rsidR="002B3F32">
        <w:rPr>
          <w:b/>
        </w:rPr>
        <w:t>Please</w:t>
      </w:r>
      <w:r w:rsidR="002B3F32" w:rsidRPr="002B3F32">
        <w:rPr>
          <w:b/>
        </w:rPr>
        <w:t xml:space="preserve"> </w:t>
      </w:r>
      <w:r>
        <w:rPr>
          <w:b/>
        </w:rPr>
        <w:t xml:space="preserve">provide (attach) </w:t>
      </w:r>
      <w:r w:rsidR="002B3F32">
        <w:rPr>
          <w:b/>
        </w:rPr>
        <w:t xml:space="preserve">a </w:t>
      </w:r>
      <w:r w:rsidR="002B3F32" w:rsidRPr="002B3F32">
        <w:rPr>
          <w:b/>
        </w:rPr>
        <w:t xml:space="preserve">list all courses in the </w:t>
      </w:r>
      <w:r>
        <w:rPr>
          <w:b/>
        </w:rPr>
        <w:t xml:space="preserve">Non-Degree/Certificate </w:t>
      </w:r>
      <w:r w:rsidR="002B3F32" w:rsidRPr="002B3F32">
        <w:rPr>
          <w:b/>
        </w:rPr>
        <w:t>program</w:t>
      </w:r>
    </w:p>
    <w:p w14:paraId="34891B49" w14:textId="77777777" w:rsidR="002B3F32" w:rsidRDefault="005F15C4" w:rsidP="00AC4511">
      <w:r>
        <w:rPr>
          <w:b/>
        </w:rPr>
        <w:t>3.</w:t>
      </w:r>
      <w:r>
        <w:rPr>
          <w:b/>
        </w:rPr>
        <w:tab/>
        <w:t>Please</w:t>
      </w:r>
      <w:r w:rsidR="002B3F32" w:rsidRPr="002B3F32">
        <w:rPr>
          <w:b/>
        </w:rPr>
        <w:t xml:space="preserve"> </w:t>
      </w:r>
      <w:r>
        <w:rPr>
          <w:b/>
        </w:rPr>
        <w:t>provide (attach)</w:t>
      </w:r>
      <w:r w:rsidR="002B3F32" w:rsidRPr="002B3F32">
        <w:rPr>
          <w:b/>
        </w:rPr>
        <w:t xml:space="preserve"> a rationale for the program.  </w:t>
      </w:r>
    </w:p>
    <w:p w14:paraId="0AE89DDC" w14:textId="77777777" w:rsidR="00AC4511" w:rsidRDefault="00AC4511" w:rsidP="00AC4511"/>
    <w:p w14:paraId="18FCA856" w14:textId="77777777" w:rsidR="00AC4511" w:rsidRDefault="00AC4511" w:rsidP="00AC4511"/>
    <w:p w14:paraId="2FD2B38D" w14:textId="77777777" w:rsidR="00AC4511" w:rsidRPr="009B140B" w:rsidRDefault="00AC4511" w:rsidP="00AC4511">
      <w:pPr>
        <w:pStyle w:val="BodyText"/>
        <w:tabs>
          <w:tab w:val="clear" w:pos="600"/>
          <w:tab w:val="clear" w:pos="1530"/>
          <w:tab w:val="clear" w:pos="4200"/>
        </w:tabs>
        <w:rPr>
          <w:b/>
          <w:sz w:val="20"/>
          <w:u w:val="single"/>
        </w:rPr>
      </w:pPr>
    </w:p>
    <w:p w14:paraId="413EE690" w14:textId="77777777" w:rsidR="00AC4511" w:rsidRPr="009B140B" w:rsidRDefault="00AC4511" w:rsidP="00AC4511">
      <w:pPr>
        <w:pStyle w:val="BodyText"/>
        <w:pBdr>
          <w:top w:val="single" w:sz="4" w:space="1" w:color="auto"/>
        </w:pBdr>
        <w:tabs>
          <w:tab w:val="clear" w:pos="600"/>
          <w:tab w:val="clear" w:pos="1530"/>
          <w:tab w:val="clear" w:pos="4200"/>
        </w:tabs>
        <w:jc w:val="center"/>
        <w:rPr>
          <w:b/>
          <w:sz w:val="20"/>
          <w:u w:val="single"/>
        </w:rPr>
      </w:pPr>
    </w:p>
    <w:p w14:paraId="252000F3" w14:textId="77777777" w:rsidR="00AC4511" w:rsidRPr="009B140B" w:rsidRDefault="00AC4511" w:rsidP="00AC4511">
      <w:pPr>
        <w:pStyle w:val="BodyText"/>
        <w:pBdr>
          <w:top w:val="single" w:sz="4" w:space="1" w:color="auto"/>
        </w:pBdr>
        <w:tabs>
          <w:tab w:val="clear" w:pos="600"/>
          <w:tab w:val="clear" w:pos="1530"/>
          <w:tab w:val="clear" w:pos="4200"/>
        </w:tabs>
        <w:rPr>
          <w:sz w:val="22"/>
          <w:szCs w:val="22"/>
        </w:rPr>
      </w:pPr>
      <w:r w:rsidRPr="009B140B">
        <w:rPr>
          <w:sz w:val="22"/>
          <w:szCs w:val="22"/>
        </w:rPr>
        <w:t>Signature of Institution’s Authorized Representative</w:t>
      </w:r>
      <w:r w:rsidRPr="009B140B">
        <w:rPr>
          <w:sz w:val="22"/>
          <w:szCs w:val="22"/>
        </w:rPr>
        <w:tab/>
      </w:r>
      <w:r w:rsidRPr="009B140B">
        <w:rPr>
          <w:sz w:val="22"/>
          <w:szCs w:val="22"/>
        </w:rPr>
        <w:tab/>
      </w:r>
      <w:r w:rsidRPr="009B140B">
        <w:rPr>
          <w:sz w:val="22"/>
          <w:szCs w:val="22"/>
        </w:rPr>
        <w:tab/>
      </w:r>
      <w:r w:rsidRPr="009B140B">
        <w:rPr>
          <w:sz w:val="22"/>
          <w:szCs w:val="22"/>
        </w:rPr>
        <w:tab/>
        <w:t>Date</w:t>
      </w:r>
    </w:p>
    <w:p w14:paraId="57D12D90" w14:textId="77777777" w:rsidR="00AC4511" w:rsidRPr="009B140B" w:rsidRDefault="00AC4511" w:rsidP="00AC4511">
      <w:pPr>
        <w:pStyle w:val="BodyText"/>
        <w:tabs>
          <w:tab w:val="clear" w:pos="600"/>
          <w:tab w:val="clear" w:pos="1530"/>
          <w:tab w:val="clear" w:pos="4200"/>
        </w:tabs>
        <w:rPr>
          <w:sz w:val="22"/>
          <w:szCs w:val="22"/>
        </w:rPr>
      </w:pPr>
    </w:p>
    <w:p w14:paraId="0ECDCB80" w14:textId="77777777" w:rsidR="00AC4511" w:rsidRPr="009B140B" w:rsidRDefault="00AC4511" w:rsidP="00AC4511">
      <w:pPr>
        <w:pStyle w:val="BodyText"/>
        <w:tabs>
          <w:tab w:val="clear" w:pos="600"/>
          <w:tab w:val="clear" w:pos="1530"/>
          <w:tab w:val="clear" w:pos="4200"/>
        </w:tabs>
        <w:rPr>
          <w:sz w:val="22"/>
          <w:szCs w:val="22"/>
          <w:u w:val="single"/>
        </w:rPr>
      </w:pPr>
    </w:p>
    <w:p w14:paraId="0804AD58" w14:textId="1B9EC203" w:rsidR="00AC4511" w:rsidRPr="009B140B" w:rsidRDefault="00E929C8" w:rsidP="00AC4511">
      <w:pPr>
        <w:pStyle w:val="BodyText"/>
        <w:tabs>
          <w:tab w:val="clear" w:pos="600"/>
          <w:tab w:val="clear" w:pos="1530"/>
          <w:tab w:val="clear" w:pos="4200"/>
        </w:tabs>
        <w:rPr>
          <w:sz w:val="22"/>
          <w:szCs w:val="22"/>
          <w:u w:val="single"/>
        </w:rPr>
      </w:pPr>
      <w:r>
        <w:rPr>
          <w:sz w:val="22"/>
          <w:szCs w:val="22"/>
          <w:u w:val="single"/>
        </w:rPr>
        <w:t>Vice President of Academic Affairs and Provost</w:t>
      </w:r>
      <w:r w:rsidR="00AC4511" w:rsidRPr="009B140B">
        <w:rPr>
          <w:sz w:val="22"/>
          <w:szCs w:val="22"/>
          <w:u w:val="single"/>
        </w:rPr>
        <w:t>_______________</w:t>
      </w:r>
      <w:r>
        <w:rPr>
          <w:sz w:val="22"/>
          <w:szCs w:val="22"/>
          <w:u w:val="single"/>
        </w:rPr>
        <w:t>_______________________</w:t>
      </w:r>
    </w:p>
    <w:p w14:paraId="06BB1D5A" w14:textId="77777777" w:rsidR="00E929C8" w:rsidRDefault="00E929C8" w:rsidP="00AC4511">
      <w:pPr>
        <w:pStyle w:val="BodyText"/>
        <w:tabs>
          <w:tab w:val="clear" w:pos="600"/>
          <w:tab w:val="clear" w:pos="1530"/>
          <w:tab w:val="clear" w:pos="4200"/>
        </w:tabs>
        <w:rPr>
          <w:sz w:val="22"/>
          <w:szCs w:val="22"/>
        </w:rPr>
      </w:pPr>
    </w:p>
    <w:p w14:paraId="367AB327" w14:textId="3485A942" w:rsidR="00AC4511" w:rsidRPr="009B140B" w:rsidRDefault="00AC4511" w:rsidP="00AC4511">
      <w:pPr>
        <w:pStyle w:val="BodyText"/>
        <w:tabs>
          <w:tab w:val="clear" w:pos="600"/>
          <w:tab w:val="clear" w:pos="1530"/>
          <w:tab w:val="clear" w:pos="4200"/>
        </w:tabs>
        <w:rPr>
          <w:sz w:val="22"/>
          <w:szCs w:val="22"/>
        </w:rPr>
      </w:pPr>
      <w:r w:rsidRPr="009B140B">
        <w:rPr>
          <w:sz w:val="22"/>
          <w:szCs w:val="22"/>
        </w:rPr>
        <w:t>T</w:t>
      </w:r>
      <w:r w:rsidR="00E929C8">
        <w:rPr>
          <w:sz w:val="22"/>
          <w:szCs w:val="22"/>
        </w:rPr>
        <w:t>itle</w:t>
      </w:r>
    </w:p>
    <w:p w14:paraId="1C37C320" w14:textId="77777777" w:rsidR="00AC4511" w:rsidRPr="009B140B" w:rsidRDefault="00AC4511" w:rsidP="00AC4511">
      <w:pPr>
        <w:pStyle w:val="BodyText"/>
        <w:tabs>
          <w:tab w:val="clear" w:pos="600"/>
          <w:tab w:val="clear" w:pos="1530"/>
          <w:tab w:val="clear" w:pos="4200"/>
        </w:tabs>
        <w:rPr>
          <w:sz w:val="22"/>
          <w:szCs w:val="22"/>
          <w:u w:val="single"/>
        </w:rPr>
      </w:pPr>
    </w:p>
    <w:p w14:paraId="224561F1" w14:textId="49B1497C" w:rsidR="00AC4511" w:rsidRPr="009B140B" w:rsidRDefault="00AC4511" w:rsidP="00AC4511">
      <w:pPr>
        <w:pStyle w:val="BodyText"/>
        <w:tabs>
          <w:tab w:val="clear" w:pos="600"/>
          <w:tab w:val="clear" w:pos="1530"/>
          <w:tab w:val="clear" w:pos="4200"/>
        </w:tabs>
        <w:rPr>
          <w:sz w:val="22"/>
          <w:szCs w:val="22"/>
          <w:u w:val="single"/>
        </w:rPr>
      </w:pPr>
    </w:p>
    <w:p w14:paraId="5ACB20AF" w14:textId="670A096B" w:rsidR="00AC4511" w:rsidRDefault="00E929C8" w:rsidP="00AC4511">
      <w:pPr>
        <w:pStyle w:val="BodyText"/>
        <w:tabs>
          <w:tab w:val="clear" w:pos="600"/>
          <w:tab w:val="clear" w:pos="1530"/>
          <w:tab w:val="clear" w:pos="4200"/>
        </w:tabs>
        <w:rPr>
          <w:sz w:val="22"/>
          <w:szCs w:val="22"/>
          <w:u w:val="single"/>
        </w:rPr>
      </w:pPr>
      <w:r>
        <w:rPr>
          <w:sz w:val="22"/>
          <w:szCs w:val="22"/>
          <w:u w:val="single"/>
        </w:rPr>
        <w:t>University of North Alabama</w:t>
      </w:r>
      <w:r w:rsidR="00AC4511" w:rsidRPr="009B140B">
        <w:rPr>
          <w:sz w:val="22"/>
          <w:szCs w:val="22"/>
          <w:u w:val="single"/>
        </w:rPr>
        <w:t>_________________________________________________</w:t>
      </w:r>
    </w:p>
    <w:p w14:paraId="3DB1B403" w14:textId="77777777" w:rsidR="007D675B" w:rsidRPr="009B140B" w:rsidRDefault="007D675B" w:rsidP="00AC4511">
      <w:pPr>
        <w:pStyle w:val="BodyText"/>
        <w:tabs>
          <w:tab w:val="clear" w:pos="600"/>
          <w:tab w:val="clear" w:pos="1530"/>
          <w:tab w:val="clear" w:pos="4200"/>
        </w:tabs>
        <w:rPr>
          <w:sz w:val="22"/>
          <w:szCs w:val="22"/>
          <w:u w:val="single"/>
        </w:rPr>
      </w:pPr>
    </w:p>
    <w:p w14:paraId="6553BA25" w14:textId="77777777" w:rsidR="00AC4511" w:rsidRPr="009B140B" w:rsidRDefault="00AC4511" w:rsidP="00AC4511">
      <w:pPr>
        <w:pStyle w:val="BodyText"/>
        <w:tabs>
          <w:tab w:val="clear" w:pos="600"/>
          <w:tab w:val="clear" w:pos="1530"/>
          <w:tab w:val="clear" w:pos="4200"/>
        </w:tabs>
        <w:rPr>
          <w:b/>
          <w:sz w:val="20"/>
        </w:rPr>
      </w:pPr>
      <w:r w:rsidRPr="009B140B">
        <w:rPr>
          <w:sz w:val="22"/>
          <w:szCs w:val="22"/>
        </w:rPr>
        <w:t>Institution</w:t>
      </w:r>
      <w:r w:rsidRPr="009B140B">
        <w:rPr>
          <w:sz w:val="22"/>
          <w:szCs w:val="22"/>
        </w:rPr>
        <w:tab/>
      </w:r>
      <w:r w:rsidRPr="009B140B">
        <w:rPr>
          <w:sz w:val="22"/>
          <w:szCs w:val="22"/>
        </w:rPr>
        <w:tab/>
        <w:t xml:space="preserve"> </w:t>
      </w:r>
      <w:r w:rsidRPr="009B140B">
        <w:rPr>
          <w:sz w:val="22"/>
          <w:szCs w:val="22"/>
        </w:rPr>
        <w:tab/>
      </w:r>
      <w:r w:rsidRPr="009B140B">
        <w:rPr>
          <w:sz w:val="22"/>
          <w:szCs w:val="22"/>
        </w:rPr>
        <w:tab/>
      </w:r>
    </w:p>
    <w:p w14:paraId="5818FC39" w14:textId="77777777" w:rsidR="00AC4511" w:rsidRDefault="00AC4511" w:rsidP="00AC4511"/>
    <w:p w14:paraId="51910E4B" w14:textId="77777777" w:rsidR="007D675B" w:rsidRDefault="007D675B" w:rsidP="00AC4511"/>
    <w:p w14:paraId="44DE2930" w14:textId="77777777" w:rsidR="007D675B" w:rsidRDefault="007D675B" w:rsidP="00AC4511"/>
    <w:p w14:paraId="19DEFD64" w14:textId="77777777" w:rsidR="007D675B" w:rsidRDefault="007D675B" w:rsidP="00AC4511"/>
    <w:p w14:paraId="1AABAED6" w14:textId="77777777" w:rsidR="007D675B" w:rsidRDefault="007D675B" w:rsidP="00AC4511"/>
    <w:p w14:paraId="475F027C" w14:textId="77777777" w:rsidR="007D675B" w:rsidRDefault="007D675B" w:rsidP="00AC4511"/>
    <w:p w14:paraId="22EF3879" w14:textId="77777777" w:rsidR="007D675B" w:rsidRDefault="007D675B" w:rsidP="00AC4511"/>
    <w:p w14:paraId="4E56433D" w14:textId="77777777" w:rsidR="007D675B" w:rsidRDefault="007D675B" w:rsidP="00AC4511"/>
    <w:p w14:paraId="61E48A35" w14:textId="77777777" w:rsidR="007D675B" w:rsidRPr="00D13EA3" w:rsidRDefault="007D675B" w:rsidP="00D13EA3">
      <w:pPr>
        <w:rPr>
          <w:b/>
          <w:sz w:val="24"/>
          <w:szCs w:val="24"/>
          <w:u w:val="single"/>
        </w:rPr>
      </w:pPr>
      <w:r w:rsidRPr="00D13EA3">
        <w:rPr>
          <w:b/>
          <w:sz w:val="24"/>
          <w:szCs w:val="24"/>
          <w:u w:val="single"/>
        </w:rPr>
        <w:lastRenderedPageBreak/>
        <w:t>Description of the program</w:t>
      </w:r>
    </w:p>
    <w:p w14:paraId="31851D85" w14:textId="7F614832" w:rsidR="00C15E5C" w:rsidRPr="00C15E5C" w:rsidRDefault="00C15E5C" w:rsidP="00761978">
      <w:pPr>
        <w:rPr>
          <w:ins w:id="0" w:author="Adkison, Victoria Bliss" w:date="2019-05-10T09:35:00Z"/>
          <w:bCs/>
          <w:i/>
          <w:sz w:val="24"/>
          <w:szCs w:val="24"/>
          <w:rPrChange w:id="1" w:author="Adkison, Victoria Bliss" w:date="2019-05-10T09:35:00Z">
            <w:rPr>
              <w:ins w:id="2" w:author="Adkison, Victoria Bliss" w:date="2019-05-10T09:35:00Z"/>
              <w:bCs/>
              <w:sz w:val="24"/>
              <w:szCs w:val="24"/>
            </w:rPr>
          </w:rPrChange>
        </w:rPr>
      </w:pPr>
      <w:ins w:id="3" w:author="Adkison, Victoria Bliss" w:date="2019-05-10T09:35:00Z">
        <w:r w:rsidRPr="00C15E5C">
          <w:rPr>
            <w:bCs/>
            <w:i/>
            <w:sz w:val="24"/>
            <w:szCs w:val="24"/>
            <w:rPrChange w:id="4" w:author="Adkison, Victoria Bliss" w:date="2019-05-10T09:35:00Z">
              <w:rPr>
                <w:bCs/>
                <w:sz w:val="24"/>
                <w:szCs w:val="24"/>
              </w:rPr>
            </w:rPrChange>
          </w:rPr>
          <w:t>Program Objective</w:t>
        </w:r>
      </w:ins>
    </w:p>
    <w:p w14:paraId="193DB959" w14:textId="3B150C49" w:rsidR="00761978" w:rsidRPr="00761978" w:rsidRDefault="00761978" w:rsidP="00761978">
      <w:pPr>
        <w:rPr>
          <w:sz w:val="24"/>
          <w:szCs w:val="24"/>
        </w:rPr>
      </w:pPr>
      <w:r w:rsidRPr="00761978">
        <w:rPr>
          <w:bCs/>
          <w:sz w:val="24"/>
          <w:szCs w:val="24"/>
        </w:rPr>
        <w:t>Many individuals looking to make a career change to accounting discover that they need additional academic coursework</w:t>
      </w:r>
      <w:r w:rsidR="000D51A6">
        <w:rPr>
          <w:bCs/>
          <w:sz w:val="24"/>
          <w:szCs w:val="24"/>
        </w:rPr>
        <w:t xml:space="preserve"> </w:t>
      </w:r>
      <w:del w:id="5" w:author="Adkison, Victoria Bliss" w:date="2019-05-10T09:34:00Z">
        <w:r w:rsidR="000D51A6" w:rsidDel="00C15E5C">
          <w:rPr>
            <w:bCs/>
            <w:sz w:val="24"/>
            <w:szCs w:val="24"/>
          </w:rPr>
          <w:delText xml:space="preserve">to meet prerequisites for a graduate program </w:delText>
        </w:r>
      </w:del>
      <w:r w:rsidR="000D51A6">
        <w:rPr>
          <w:bCs/>
          <w:sz w:val="24"/>
          <w:szCs w:val="24"/>
        </w:rPr>
        <w:t>with a focus on accounting</w:t>
      </w:r>
      <w:r w:rsidRPr="00761978">
        <w:rPr>
          <w:bCs/>
          <w:sz w:val="24"/>
          <w:szCs w:val="24"/>
        </w:rPr>
        <w:t xml:space="preserve">. </w:t>
      </w:r>
      <w:r>
        <w:rPr>
          <w:bCs/>
          <w:sz w:val="24"/>
          <w:szCs w:val="24"/>
        </w:rPr>
        <w:t>Our program</w:t>
      </w:r>
      <w:r w:rsidRPr="00761978">
        <w:rPr>
          <w:bCs/>
          <w:sz w:val="24"/>
          <w:szCs w:val="24"/>
        </w:rPr>
        <w:t xml:space="preserve"> is designed to meet these educational needs</w:t>
      </w:r>
      <w:r w:rsidR="000D51A6">
        <w:rPr>
          <w:bCs/>
          <w:sz w:val="24"/>
          <w:szCs w:val="24"/>
        </w:rPr>
        <w:t xml:space="preserve"> in an online, flexible environment</w:t>
      </w:r>
      <w:r w:rsidRPr="00761978">
        <w:rPr>
          <w:bCs/>
          <w:sz w:val="24"/>
          <w:szCs w:val="24"/>
        </w:rPr>
        <w:t xml:space="preserve">. </w:t>
      </w:r>
      <w:del w:id="6" w:author="Adkison, Victoria Bliss" w:date="2019-05-10T09:34:00Z">
        <w:r w:rsidRPr="00761978" w:rsidDel="00C15E5C">
          <w:rPr>
            <w:sz w:val="24"/>
            <w:szCs w:val="24"/>
          </w:rPr>
          <w:delText>Students may take as many of th</w:delText>
        </w:r>
        <w:r w:rsidDel="00C15E5C">
          <w:rPr>
            <w:sz w:val="24"/>
            <w:szCs w:val="24"/>
          </w:rPr>
          <w:delText>e</w:delText>
        </w:r>
        <w:r w:rsidRPr="00761978" w:rsidDel="00C15E5C">
          <w:rPr>
            <w:sz w:val="24"/>
            <w:szCs w:val="24"/>
          </w:rPr>
          <w:delText xml:space="preserve">se </w:delText>
        </w:r>
        <w:r w:rsidR="000D51A6" w:rsidDel="00C15E5C">
          <w:rPr>
            <w:sz w:val="24"/>
            <w:szCs w:val="24"/>
          </w:rPr>
          <w:delText xml:space="preserve">undergraduate level </w:delText>
        </w:r>
        <w:r w:rsidRPr="00761978" w:rsidDel="00C15E5C">
          <w:rPr>
            <w:sz w:val="24"/>
            <w:szCs w:val="24"/>
          </w:rPr>
          <w:delText>courses as they need</w:delText>
        </w:r>
        <w:r w:rsidR="00C14DE2" w:rsidDel="00C15E5C">
          <w:rPr>
            <w:sz w:val="24"/>
            <w:szCs w:val="24"/>
          </w:rPr>
          <w:delText xml:space="preserve"> to meet the pre</w:delText>
        </w:r>
        <w:r w:rsidDel="00C15E5C">
          <w:rPr>
            <w:sz w:val="24"/>
            <w:szCs w:val="24"/>
          </w:rPr>
          <w:delText>requisites of the graduate program they are hoping to start</w:delText>
        </w:r>
        <w:r w:rsidRPr="00761978" w:rsidDel="00C15E5C">
          <w:rPr>
            <w:sz w:val="24"/>
            <w:szCs w:val="24"/>
          </w:rPr>
          <w:delText xml:space="preserve">. </w:delText>
        </w:r>
        <w:r w:rsidDel="00C15E5C">
          <w:rPr>
            <w:sz w:val="24"/>
            <w:szCs w:val="24"/>
          </w:rPr>
          <w:delText xml:space="preserve"> </w:delText>
        </w:r>
        <w:r w:rsidRPr="00761978" w:rsidDel="00C15E5C">
          <w:rPr>
            <w:sz w:val="24"/>
            <w:szCs w:val="24"/>
          </w:rPr>
          <w:delText>Some</w:delText>
        </w:r>
      </w:del>
      <w:r w:rsidRPr="00761978">
        <w:rPr>
          <w:sz w:val="24"/>
          <w:szCs w:val="24"/>
        </w:rPr>
        <w:t xml:space="preserve"> </w:t>
      </w:r>
      <w:del w:id="7" w:author="Adkison, Victoria Bliss" w:date="2019-05-10T09:34:00Z">
        <w:r w:rsidRPr="00761978" w:rsidDel="00C15E5C">
          <w:rPr>
            <w:sz w:val="24"/>
            <w:szCs w:val="24"/>
          </w:rPr>
          <w:delText>s</w:delText>
        </w:r>
      </w:del>
      <w:ins w:id="8" w:author="Adkison, Victoria Bliss" w:date="2019-05-10T09:34:00Z">
        <w:r w:rsidR="00C15E5C">
          <w:rPr>
            <w:sz w:val="24"/>
            <w:szCs w:val="24"/>
          </w:rPr>
          <w:t>S</w:t>
        </w:r>
      </w:ins>
      <w:r w:rsidRPr="00761978">
        <w:rPr>
          <w:sz w:val="24"/>
          <w:szCs w:val="24"/>
        </w:rPr>
        <w:t xml:space="preserve">tudents participating in the </w:t>
      </w:r>
      <w:r w:rsidR="000D51A6">
        <w:rPr>
          <w:bCs/>
          <w:sz w:val="24"/>
          <w:szCs w:val="24"/>
        </w:rPr>
        <w:t>program</w:t>
      </w:r>
      <w:r w:rsidRPr="00761978">
        <w:rPr>
          <w:bCs/>
          <w:sz w:val="24"/>
          <w:szCs w:val="24"/>
        </w:rPr>
        <w:t xml:space="preserve"> may wish to receive a micro-credential</w:t>
      </w:r>
      <w:r w:rsidR="000D51A6">
        <w:rPr>
          <w:bCs/>
          <w:sz w:val="24"/>
          <w:szCs w:val="24"/>
        </w:rPr>
        <w:t xml:space="preserve"> </w:t>
      </w:r>
      <w:r w:rsidR="00C14DE2">
        <w:rPr>
          <w:bCs/>
          <w:sz w:val="24"/>
          <w:szCs w:val="24"/>
        </w:rPr>
        <w:t>highlighting the accounting skills they have learned</w:t>
      </w:r>
      <w:del w:id="9" w:author="Adkison, Victoria Bliss" w:date="2019-05-10T09:34:00Z">
        <w:r w:rsidR="00C14DE2" w:rsidDel="00C15E5C">
          <w:rPr>
            <w:bCs/>
            <w:sz w:val="24"/>
            <w:szCs w:val="24"/>
          </w:rPr>
          <w:delText xml:space="preserve"> up to that point</w:delText>
        </w:r>
      </w:del>
      <w:r w:rsidR="000D51A6">
        <w:rPr>
          <w:bCs/>
          <w:sz w:val="24"/>
          <w:szCs w:val="24"/>
        </w:rPr>
        <w:t xml:space="preserve">, which can be a positive </w:t>
      </w:r>
      <w:r w:rsidR="00C14DE2">
        <w:rPr>
          <w:bCs/>
          <w:sz w:val="24"/>
          <w:szCs w:val="24"/>
        </w:rPr>
        <w:t>addition to</w:t>
      </w:r>
      <w:r w:rsidR="000D51A6">
        <w:rPr>
          <w:bCs/>
          <w:sz w:val="24"/>
          <w:szCs w:val="24"/>
        </w:rPr>
        <w:t xml:space="preserve"> a resume</w:t>
      </w:r>
      <w:r w:rsidRPr="00761978">
        <w:rPr>
          <w:bCs/>
          <w:sz w:val="24"/>
          <w:szCs w:val="24"/>
        </w:rPr>
        <w:t>.</w:t>
      </w:r>
      <w:r>
        <w:rPr>
          <w:bCs/>
          <w:sz w:val="24"/>
          <w:szCs w:val="24"/>
        </w:rPr>
        <w:t xml:space="preserve">  </w:t>
      </w:r>
    </w:p>
    <w:p w14:paraId="0815498E" w14:textId="13C95599" w:rsidR="00C15E5C" w:rsidRPr="00C15E5C" w:rsidRDefault="00C15E5C" w:rsidP="00761978">
      <w:pPr>
        <w:rPr>
          <w:ins w:id="10" w:author="Adkison, Victoria Bliss" w:date="2019-05-10T09:35:00Z"/>
          <w:rFonts w:cstheme="minorHAnsi"/>
          <w:i/>
          <w:sz w:val="24"/>
          <w:szCs w:val="27"/>
          <w:rPrChange w:id="11" w:author="Adkison, Victoria Bliss" w:date="2019-05-10T09:36:00Z">
            <w:rPr>
              <w:ins w:id="12" w:author="Adkison, Victoria Bliss" w:date="2019-05-10T09:35:00Z"/>
              <w:rFonts w:cstheme="minorHAnsi"/>
              <w:sz w:val="24"/>
              <w:szCs w:val="27"/>
            </w:rPr>
          </w:rPrChange>
        </w:rPr>
      </w:pPr>
      <w:ins w:id="13" w:author="Adkison, Victoria Bliss" w:date="2019-05-10T09:35:00Z">
        <w:r w:rsidRPr="00C15E5C">
          <w:rPr>
            <w:rFonts w:cstheme="minorHAnsi"/>
            <w:i/>
            <w:sz w:val="24"/>
            <w:szCs w:val="27"/>
            <w:rPrChange w:id="14" w:author="Adkison, Victoria Bliss" w:date="2019-05-10T09:36:00Z">
              <w:rPr>
                <w:rFonts w:cstheme="minorHAnsi"/>
                <w:sz w:val="24"/>
                <w:szCs w:val="27"/>
              </w:rPr>
            </w:rPrChange>
          </w:rPr>
          <w:t>Program Description</w:t>
        </w:r>
      </w:ins>
    </w:p>
    <w:p w14:paraId="324F2F32" w14:textId="521B9AFA" w:rsidR="00761978" w:rsidRPr="00761978" w:rsidRDefault="00761978" w:rsidP="00761978">
      <w:pPr>
        <w:rPr>
          <w:rFonts w:cstheme="minorHAnsi"/>
        </w:rPr>
      </w:pPr>
      <w:r w:rsidRPr="00761978">
        <w:rPr>
          <w:rFonts w:cstheme="minorHAnsi"/>
          <w:sz w:val="24"/>
          <w:szCs w:val="27"/>
        </w:rPr>
        <w:t xml:space="preserve">The university will issue a micro-credential in Professional Accounting to an individual who successfully completes at least four 300/400 level courses (12 semester credit hours) that are part of the </w:t>
      </w:r>
      <w:r w:rsidR="000D51A6">
        <w:rPr>
          <w:rFonts w:cstheme="minorHAnsi"/>
          <w:sz w:val="24"/>
          <w:szCs w:val="27"/>
        </w:rPr>
        <w:t>program</w:t>
      </w:r>
      <w:r w:rsidRPr="00761978">
        <w:rPr>
          <w:rFonts w:cstheme="minorHAnsi"/>
          <w:sz w:val="24"/>
          <w:szCs w:val="27"/>
        </w:rPr>
        <w:t>. The student must have a minimum 2.5 GPA in these 12 credit hours to receive the micro-credential.</w:t>
      </w:r>
    </w:p>
    <w:p w14:paraId="71E6C09B" w14:textId="3AD1BFC8" w:rsidR="00761978" w:rsidRPr="00761978" w:rsidRDefault="00761978" w:rsidP="00761978">
      <w:pPr>
        <w:rPr>
          <w:sz w:val="24"/>
          <w:szCs w:val="24"/>
        </w:rPr>
      </w:pPr>
      <w:r w:rsidRPr="00761978">
        <w:rPr>
          <w:sz w:val="24"/>
          <w:szCs w:val="24"/>
        </w:rPr>
        <w:t xml:space="preserve">The format will be 100% online. All courses </w:t>
      </w:r>
      <w:r w:rsidR="00C14DE2">
        <w:rPr>
          <w:sz w:val="24"/>
          <w:szCs w:val="24"/>
        </w:rPr>
        <w:t>will be</w:t>
      </w:r>
      <w:r w:rsidRPr="00761978">
        <w:rPr>
          <w:sz w:val="24"/>
          <w:szCs w:val="24"/>
        </w:rPr>
        <w:t xml:space="preserve"> taught by full-time faculty at UNA using state-of-the-art instructional technology. These faculty are available to provide guidance and feedback as students complete the course requirements. </w:t>
      </w:r>
      <w:r w:rsidRPr="00761978">
        <w:rPr>
          <w:bCs/>
          <w:sz w:val="24"/>
          <w:szCs w:val="24"/>
        </w:rPr>
        <w:t xml:space="preserve">The academic rigor of these courses is equal to others in the university. </w:t>
      </w:r>
      <w:r w:rsidRPr="00761978">
        <w:rPr>
          <w:sz w:val="24"/>
          <w:szCs w:val="24"/>
        </w:rPr>
        <w:t xml:space="preserve">The courses </w:t>
      </w:r>
      <w:r w:rsidR="00C14DE2">
        <w:rPr>
          <w:sz w:val="24"/>
          <w:szCs w:val="24"/>
        </w:rPr>
        <w:t>will be</w:t>
      </w:r>
      <w:r w:rsidRPr="00761978">
        <w:rPr>
          <w:sz w:val="24"/>
          <w:szCs w:val="24"/>
        </w:rPr>
        <w:t xml:space="preserve"> offered in </w:t>
      </w:r>
      <w:proofErr w:type="gramStart"/>
      <w:r w:rsidRPr="00761978">
        <w:rPr>
          <w:sz w:val="24"/>
          <w:szCs w:val="24"/>
        </w:rPr>
        <w:t>Fall</w:t>
      </w:r>
      <w:proofErr w:type="gramEnd"/>
      <w:r w:rsidRPr="00761978">
        <w:rPr>
          <w:sz w:val="24"/>
          <w:szCs w:val="24"/>
        </w:rPr>
        <w:t>, Spring, and Summer semesters.  Please note that these courses will not satisfy elective course requirements for students enrolled in programs in the College of Business.</w:t>
      </w:r>
    </w:p>
    <w:p w14:paraId="3F483C6A" w14:textId="77777777" w:rsidR="00761978" w:rsidRPr="00761978" w:rsidRDefault="00761978" w:rsidP="00761978">
      <w:pPr>
        <w:pStyle w:val="Default"/>
        <w:rPr>
          <w:rFonts w:asciiTheme="minorHAnsi" w:hAnsiTheme="minorHAnsi" w:cstheme="minorHAnsi"/>
        </w:rPr>
      </w:pPr>
    </w:p>
    <w:p w14:paraId="42B92E52" w14:textId="2247B968" w:rsidR="00D13EA3" w:rsidRPr="00D13EA3" w:rsidRDefault="00D13EA3" w:rsidP="00D13EA3">
      <w:pPr>
        <w:rPr>
          <w:b/>
          <w:sz w:val="24"/>
          <w:u w:val="single"/>
        </w:rPr>
      </w:pPr>
      <w:r w:rsidRPr="00D13EA3">
        <w:rPr>
          <w:b/>
          <w:sz w:val="24"/>
          <w:u w:val="single"/>
        </w:rPr>
        <w:t>Courses</w:t>
      </w:r>
    </w:p>
    <w:p w14:paraId="5D129F72" w14:textId="7D6F0CCB" w:rsidR="004407C0" w:rsidRPr="00C14DE2" w:rsidRDefault="00C14DE2" w:rsidP="00D13EA3">
      <w:pPr>
        <w:rPr>
          <w:sz w:val="24"/>
        </w:rPr>
      </w:pPr>
      <w:r>
        <w:rPr>
          <w:sz w:val="24"/>
        </w:rPr>
        <w:t>There are nine 300/400 level courses offered. Any four courses taken may be used to obtain the micro-credential.</w:t>
      </w:r>
    </w:p>
    <w:p w14:paraId="5AC114E8" w14:textId="58A73F47" w:rsidR="006A7D95" w:rsidRPr="00761978" w:rsidRDefault="006A7D95" w:rsidP="006A7D95">
      <w:pPr>
        <w:spacing w:after="0" w:line="240" w:lineRule="auto"/>
        <w:rPr>
          <w:rFonts w:eastAsia="Times New Roman" w:cstheme="minorHAnsi"/>
          <w:color w:val="0000FF"/>
          <w:sz w:val="24"/>
          <w:szCs w:val="24"/>
          <w:u w:val="single"/>
        </w:rPr>
      </w:pPr>
      <w:r w:rsidRPr="006A7D95">
        <w:rPr>
          <w:rFonts w:eastAsia="Times New Roman" w:cstheme="minorHAnsi"/>
          <w:sz w:val="24"/>
          <w:szCs w:val="24"/>
        </w:rPr>
        <w:t>AC 361P. (3) </w:t>
      </w:r>
      <w:r w:rsidRPr="00761978">
        <w:rPr>
          <w:rFonts w:eastAsia="Times New Roman" w:cstheme="minorHAnsi"/>
          <w:b/>
          <w:bCs/>
          <w:sz w:val="24"/>
          <w:szCs w:val="24"/>
        </w:rPr>
        <w:t xml:space="preserve">Financial Reporting </w:t>
      </w:r>
      <w:proofErr w:type="gramStart"/>
      <w:r w:rsidRPr="00761978">
        <w:rPr>
          <w:rFonts w:eastAsia="Times New Roman" w:cstheme="minorHAnsi"/>
          <w:b/>
          <w:bCs/>
          <w:sz w:val="24"/>
          <w:szCs w:val="24"/>
        </w:rPr>
        <w:t>I</w:t>
      </w:r>
      <w:proofErr w:type="gramEnd"/>
      <w:r w:rsidRPr="00761978">
        <w:rPr>
          <w:rFonts w:eastAsia="Times New Roman" w:cstheme="minorHAnsi"/>
          <w:b/>
          <w:bCs/>
          <w:sz w:val="24"/>
          <w:szCs w:val="24"/>
        </w:rPr>
        <w:t>.</w:t>
      </w:r>
    </w:p>
    <w:p w14:paraId="5CE16CBC" w14:textId="1AC4B51F" w:rsidR="006A7D95" w:rsidRPr="00761978" w:rsidRDefault="006A7D95" w:rsidP="006A7D95">
      <w:pPr>
        <w:spacing w:after="0" w:line="240" w:lineRule="auto"/>
        <w:rPr>
          <w:rFonts w:eastAsia="Times New Roman" w:cstheme="minorHAnsi"/>
          <w:sz w:val="24"/>
          <w:szCs w:val="24"/>
        </w:rPr>
      </w:pPr>
      <w:r w:rsidRPr="006A7D95">
        <w:rPr>
          <w:rFonts w:eastAsia="Times New Roman" w:cstheme="minorHAnsi"/>
          <w:sz w:val="24"/>
          <w:szCs w:val="24"/>
        </w:rPr>
        <w:t>The study of accounting theory and practice related to the preparation of financial statements, conceptual framework, revenue recognition, conversion from cash to accrual basis, time value of money, monetary assets, inventories, plant assets, and research and development costs, Will not satisfy elective course requirement in accounting degree program. Prerequisite: AC 292, or equivalent.</w:t>
      </w:r>
      <w:r w:rsidRPr="00761978">
        <w:rPr>
          <w:rFonts w:eastAsia="Times New Roman" w:cstheme="minorHAnsi"/>
          <w:sz w:val="24"/>
          <w:szCs w:val="24"/>
        </w:rPr>
        <w:t xml:space="preserve"> </w:t>
      </w:r>
    </w:p>
    <w:p w14:paraId="7F79F4A8" w14:textId="77777777" w:rsidR="006A7D95" w:rsidRPr="00761978" w:rsidRDefault="006A7D95" w:rsidP="006A7D95">
      <w:pPr>
        <w:spacing w:after="0" w:line="240" w:lineRule="auto"/>
        <w:rPr>
          <w:rFonts w:eastAsia="Times New Roman" w:cstheme="minorHAnsi"/>
          <w:sz w:val="24"/>
          <w:szCs w:val="24"/>
        </w:rPr>
      </w:pPr>
    </w:p>
    <w:p w14:paraId="54B9224B" w14:textId="4F154EB9" w:rsidR="006A7D95" w:rsidRPr="006A7D95" w:rsidRDefault="006A7D95" w:rsidP="006A7D95">
      <w:pPr>
        <w:spacing w:after="0" w:line="240" w:lineRule="auto"/>
        <w:rPr>
          <w:rFonts w:eastAsia="Times New Roman" w:cstheme="minorHAnsi"/>
          <w:sz w:val="24"/>
          <w:szCs w:val="24"/>
        </w:rPr>
      </w:pPr>
      <w:r w:rsidRPr="006A7D95">
        <w:rPr>
          <w:rFonts w:eastAsia="Times New Roman" w:cstheme="minorHAnsi"/>
          <w:sz w:val="24"/>
          <w:szCs w:val="24"/>
        </w:rPr>
        <w:t>AC 362P. (3) </w:t>
      </w:r>
      <w:r w:rsidRPr="00761978">
        <w:rPr>
          <w:rFonts w:eastAsia="Times New Roman" w:cstheme="minorHAnsi"/>
          <w:b/>
          <w:bCs/>
          <w:sz w:val="24"/>
          <w:szCs w:val="24"/>
        </w:rPr>
        <w:t>Financial Reporting II.</w:t>
      </w:r>
      <w:r w:rsidRPr="00761978">
        <w:rPr>
          <w:rFonts w:eastAsia="Times New Roman" w:cstheme="minorHAnsi"/>
          <w:sz w:val="24"/>
          <w:szCs w:val="24"/>
        </w:rPr>
        <w:t xml:space="preserve"> </w:t>
      </w:r>
      <w:r w:rsidRPr="006A7D95">
        <w:rPr>
          <w:rFonts w:eastAsia="Times New Roman" w:cstheme="minorHAnsi"/>
          <w:sz w:val="24"/>
          <w:szCs w:val="24"/>
        </w:rPr>
        <w:br/>
        <w:t>The study of financial accounting theory and practice relating to current liabilities and long-term debt, accounting for income taxes, pension and other benefit plans, leases, earnings per share, accounting changes, stockholders’ equity, and investments. Will not satisfy elective course requirement in accounting degree program. Prerequisite: AC 361P, or equivalent.</w:t>
      </w:r>
    </w:p>
    <w:p w14:paraId="5D6585D7" w14:textId="5FE66383" w:rsidR="006A7D95" w:rsidRPr="006A7D95" w:rsidRDefault="006A7D95" w:rsidP="006A7D95">
      <w:pPr>
        <w:spacing w:before="100" w:beforeAutospacing="1" w:after="100" w:afterAutospacing="1" w:line="240" w:lineRule="auto"/>
        <w:rPr>
          <w:rFonts w:eastAsia="Times New Roman" w:cstheme="minorHAnsi"/>
          <w:sz w:val="24"/>
          <w:szCs w:val="24"/>
        </w:rPr>
      </w:pPr>
      <w:r w:rsidRPr="006A7D95">
        <w:rPr>
          <w:rFonts w:eastAsia="Times New Roman" w:cstheme="minorHAnsi"/>
          <w:sz w:val="24"/>
          <w:szCs w:val="24"/>
        </w:rPr>
        <w:lastRenderedPageBreak/>
        <w:t>AC 365P. (3) </w:t>
      </w:r>
      <w:r w:rsidRPr="00761978">
        <w:rPr>
          <w:rFonts w:eastAsia="Times New Roman" w:cstheme="minorHAnsi"/>
          <w:b/>
          <w:bCs/>
          <w:sz w:val="24"/>
          <w:szCs w:val="24"/>
        </w:rPr>
        <w:t>Financial Reporting III.</w:t>
      </w:r>
      <w:r w:rsidRPr="006A7D95">
        <w:rPr>
          <w:rFonts w:eastAsia="Times New Roman" w:cstheme="minorHAnsi"/>
          <w:sz w:val="24"/>
          <w:szCs w:val="24"/>
        </w:rPr>
        <w:br/>
        <w:t>The study of financial accounting theory and practice related to governmental and nonprofit organizations; accounting for business combinations, consolidated financial statements, international operations, and other advanced reporting issues. Will not satisfy elective course requirement in accounting degree program. Prerequisite: AC 362P, or equivalent.</w:t>
      </w:r>
    </w:p>
    <w:p w14:paraId="1ACC66D8" w14:textId="07652B93" w:rsidR="006A7D95" w:rsidRPr="006A7D95" w:rsidRDefault="006A7D95" w:rsidP="006A7D95">
      <w:pPr>
        <w:spacing w:before="100" w:beforeAutospacing="1" w:after="100" w:afterAutospacing="1" w:line="240" w:lineRule="auto"/>
        <w:rPr>
          <w:rFonts w:eastAsia="Times New Roman" w:cstheme="minorHAnsi"/>
          <w:sz w:val="24"/>
          <w:szCs w:val="24"/>
        </w:rPr>
      </w:pPr>
      <w:r w:rsidRPr="006A7D95">
        <w:rPr>
          <w:rFonts w:eastAsia="Times New Roman" w:cstheme="minorHAnsi"/>
          <w:sz w:val="24"/>
          <w:szCs w:val="24"/>
        </w:rPr>
        <w:t>AC 366P. (3) </w:t>
      </w:r>
      <w:r w:rsidRPr="00761978">
        <w:rPr>
          <w:rFonts w:eastAsia="Times New Roman" w:cstheme="minorHAnsi"/>
          <w:b/>
          <w:bCs/>
          <w:sz w:val="24"/>
          <w:szCs w:val="24"/>
        </w:rPr>
        <w:t>Management Accounting.</w:t>
      </w:r>
      <w:r w:rsidRPr="00761978">
        <w:rPr>
          <w:rFonts w:eastAsia="Times New Roman" w:cstheme="minorHAnsi"/>
          <w:sz w:val="24"/>
          <w:szCs w:val="24"/>
        </w:rPr>
        <w:t xml:space="preserve"> </w:t>
      </w:r>
      <w:r w:rsidRPr="006A7D95">
        <w:rPr>
          <w:rFonts w:eastAsia="Times New Roman" w:cstheme="minorHAnsi"/>
          <w:sz w:val="24"/>
          <w:szCs w:val="24"/>
        </w:rPr>
        <w:br/>
        <w:t>The study of the use of financial information in business organizations for cost measurement, decision making, planning and control, performance measurement, forecasts, capital budgeting, and working capital management, including the role of information systems in these processes. Will not satisfy elective</w:t>
      </w:r>
      <w:r w:rsidRPr="00761978">
        <w:rPr>
          <w:rFonts w:eastAsia="Times New Roman" w:cstheme="minorHAnsi"/>
          <w:sz w:val="24"/>
          <w:szCs w:val="24"/>
        </w:rPr>
        <w:t xml:space="preserve"> </w:t>
      </w:r>
      <w:r w:rsidRPr="006A7D95">
        <w:rPr>
          <w:rFonts w:eastAsia="Times New Roman" w:cstheme="minorHAnsi"/>
          <w:sz w:val="24"/>
          <w:szCs w:val="24"/>
        </w:rPr>
        <w:t>course requirement in accounting degree program. Prerequisite: AC 361P, or equivalent.</w:t>
      </w:r>
    </w:p>
    <w:p w14:paraId="20D753A1" w14:textId="77777777" w:rsidR="006A7D95" w:rsidRPr="00761978" w:rsidRDefault="006A7D95" w:rsidP="006A7D95">
      <w:pPr>
        <w:spacing w:after="0" w:line="240" w:lineRule="auto"/>
        <w:rPr>
          <w:rFonts w:eastAsia="Times New Roman" w:cstheme="minorHAnsi"/>
          <w:sz w:val="24"/>
          <w:szCs w:val="24"/>
        </w:rPr>
      </w:pPr>
      <w:r w:rsidRPr="006A7D95">
        <w:rPr>
          <w:rFonts w:eastAsia="Times New Roman" w:cstheme="minorHAnsi"/>
          <w:sz w:val="24"/>
          <w:szCs w:val="24"/>
        </w:rPr>
        <w:t>AC 462P. (3). </w:t>
      </w:r>
      <w:r w:rsidRPr="00761978">
        <w:rPr>
          <w:rFonts w:eastAsia="Times New Roman" w:cstheme="minorHAnsi"/>
          <w:b/>
          <w:bCs/>
          <w:sz w:val="24"/>
          <w:szCs w:val="24"/>
        </w:rPr>
        <w:t>Federal Income Taxation I.</w:t>
      </w:r>
      <w:r w:rsidRPr="00761978">
        <w:rPr>
          <w:rFonts w:eastAsia="Times New Roman" w:cstheme="minorHAnsi"/>
          <w:sz w:val="24"/>
          <w:szCs w:val="24"/>
        </w:rPr>
        <w:t xml:space="preserve"> </w:t>
      </w:r>
    </w:p>
    <w:p w14:paraId="2E9228DD" w14:textId="0EA31132" w:rsidR="006A7D95" w:rsidRPr="006A7D95" w:rsidRDefault="006A7D95" w:rsidP="006A7D95">
      <w:pPr>
        <w:spacing w:after="0" w:line="240" w:lineRule="auto"/>
        <w:rPr>
          <w:rFonts w:eastAsia="Times New Roman" w:cstheme="minorHAnsi"/>
          <w:sz w:val="24"/>
          <w:szCs w:val="24"/>
        </w:rPr>
      </w:pPr>
      <w:r w:rsidRPr="006A7D95">
        <w:rPr>
          <w:rFonts w:eastAsia="Times New Roman" w:cstheme="minorHAnsi"/>
          <w:sz w:val="24"/>
          <w:szCs w:val="24"/>
        </w:rPr>
        <w:t>The study of the fundamentals of federal income taxation as related to individual taxpayers, including income, deductions, credits, and property transactions. Will not satisfy elective course requirement in accounting degree program. Prerequisite: AC 361P, or equivalent.</w:t>
      </w:r>
    </w:p>
    <w:p w14:paraId="38366932" w14:textId="289C8838" w:rsidR="006A7D95" w:rsidRPr="006A7D95" w:rsidRDefault="006A7D95" w:rsidP="006A7D95">
      <w:pPr>
        <w:spacing w:before="100" w:beforeAutospacing="1" w:after="100" w:afterAutospacing="1" w:line="240" w:lineRule="auto"/>
        <w:rPr>
          <w:rFonts w:eastAsia="Times New Roman" w:cstheme="minorHAnsi"/>
          <w:sz w:val="24"/>
          <w:szCs w:val="24"/>
        </w:rPr>
      </w:pPr>
      <w:r w:rsidRPr="006A7D95">
        <w:rPr>
          <w:rFonts w:eastAsia="Times New Roman" w:cstheme="minorHAnsi"/>
          <w:sz w:val="24"/>
          <w:szCs w:val="24"/>
        </w:rPr>
        <w:t>AC 463P. (3). </w:t>
      </w:r>
      <w:r w:rsidRPr="00761978">
        <w:rPr>
          <w:rFonts w:eastAsia="Times New Roman" w:cstheme="minorHAnsi"/>
          <w:b/>
          <w:bCs/>
          <w:sz w:val="24"/>
          <w:szCs w:val="24"/>
        </w:rPr>
        <w:t>Financial Statement Auditing.</w:t>
      </w:r>
      <w:r w:rsidRPr="00761978">
        <w:rPr>
          <w:rFonts w:eastAsia="Times New Roman" w:cstheme="minorHAnsi"/>
          <w:sz w:val="24"/>
          <w:szCs w:val="24"/>
        </w:rPr>
        <w:t xml:space="preserve"> </w:t>
      </w:r>
      <w:r w:rsidRPr="006A7D95">
        <w:rPr>
          <w:rFonts w:eastAsia="Times New Roman" w:cstheme="minorHAnsi"/>
          <w:sz w:val="24"/>
          <w:szCs w:val="24"/>
        </w:rPr>
        <w:br/>
        <w:t>In-depth analysis of financial statement auditing topics with a focus on audit theory and professional standards. Topics include professional responsibilities of financial statement auditors, impact of the SEC on auditing, objectives in planning an audit, internal controls, audit evidence, audit sampling, and preparation of the final audit report. Will not satisfy elective course requirement in accounting degree program. Prerequisite: AC 361P, or equivalent.</w:t>
      </w:r>
    </w:p>
    <w:p w14:paraId="1A6E84E0" w14:textId="4F66A316" w:rsidR="006A7D95" w:rsidRPr="006A7D95" w:rsidRDefault="006A7D95" w:rsidP="006A7D95">
      <w:pPr>
        <w:spacing w:before="100" w:beforeAutospacing="1" w:after="100" w:afterAutospacing="1" w:line="240" w:lineRule="auto"/>
        <w:rPr>
          <w:rFonts w:eastAsia="Times New Roman" w:cstheme="minorHAnsi"/>
          <w:sz w:val="24"/>
          <w:szCs w:val="24"/>
        </w:rPr>
      </w:pPr>
      <w:r w:rsidRPr="006A7D95">
        <w:rPr>
          <w:rFonts w:eastAsia="Times New Roman" w:cstheme="minorHAnsi"/>
          <w:sz w:val="24"/>
          <w:szCs w:val="24"/>
        </w:rPr>
        <w:t>AC465P. (3). </w:t>
      </w:r>
      <w:r w:rsidRPr="00761978">
        <w:rPr>
          <w:rFonts w:eastAsia="Times New Roman" w:cstheme="minorHAnsi"/>
          <w:b/>
          <w:bCs/>
          <w:sz w:val="24"/>
          <w:szCs w:val="24"/>
        </w:rPr>
        <w:t>Federal Income Taxation II.</w:t>
      </w:r>
      <w:r w:rsidRPr="00761978">
        <w:rPr>
          <w:rFonts w:eastAsia="Times New Roman" w:cstheme="minorHAnsi"/>
          <w:sz w:val="24"/>
          <w:szCs w:val="24"/>
        </w:rPr>
        <w:t xml:space="preserve"> </w:t>
      </w:r>
      <w:r w:rsidRPr="006A7D95">
        <w:rPr>
          <w:rFonts w:eastAsia="Times New Roman" w:cstheme="minorHAnsi"/>
          <w:sz w:val="24"/>
          <w:szCs w:val="24"/>
        </w:rPr>
        <w:br/>
        <w:t>The study of the fundamentals of federal income taxation as related to business entities, including corporations, partnerships, S corporations, limited liability companies, and trusts. Also includes an analysis of estate and gift taxations and compliance responsibilities for tax professionals and taxpayers. Will not satisfy elective course requirement in accounting degree program. Prerequisite: AC 462P, or equivalent.</w:t>
      </w:r>
    </w:p>
    <w:p w14:paraId="1CEC3375" w14:textId="12A2CFF7" w:rsidR="006A7D95" w:rsidRPr="006A7D95" w:rsidRDefault="006A7D95" w:rsidP="006A7D95">
      <w:pPr>
        <w:spacing w:before="100" w:beforeAutospacing="1" w:after="100" w:afterAutospacing="1" w:line="240" w:lineRule="auto"/>
        <w:rPr>
          <w:rFonts w:eastAsia="Times New Roman" w:cstheme="minorHAnsi"/>
          <w:sz w:val="24"/>
          <w:szCs w:val="24"/>
        </w:rPr>
      </w:pPr>
      <w:r w:rsidRPr="006A7D95">
        <w:rPr>
          <w:rFonts w:eastAsia="Times New Roman" w:cstheme="minorHAnsi"/>
          <w:sz w:val="24"/>
          <w:szCs w:val="24"/>
        </w:rPr>
        <w:t xml:space="preserve">AC467P. (3) </w:t>
      </w:r>
      <w:r w:rsidRPr="00761978">
        <w:rPr>
          <w:rFonts w:eastAsia="Times New Roman" w:cstheme="minorHAnsi"/>
          <w:b/>
          <w:bCs/>
          <w:sz w:val="24"/>
          <w:szCs w:val="24"/>
        </w:rPr>
        <w:t>Financial Statement Auditing II.</w:t>
      </w:r>
      <w:r w:rsidRPr="00761978">
        <w:rPr>
          <w:rFonts w:eastAsia="Times New Roman" w:cstheme="minorHAnsi"/>
          <w:sz w:val="24"/>
          <w:szCs w:val="24"/>
        </w:rPr>
        <w:t xml:space="preserve"> </w:t>
      </w:r>
      <w:r w:rsidRPr="006A7D95">
        <w:rPr>
          <w:rFonts w:eastAsia="Times New Roman" w:cstheme="minorHAnsi"/>
          <w:sz w:val="24"/>
          <w:szCs w:val="24"/>
        </w:rPr>
        <w:br/>
        <w:t>In-depth analysis of financial statement auditing topics with a focus on audit theory and professional standards. Topics include audit evidence, audit sampling, IT audits, special engagements, and the Sarbanes-Oxley Act of 2002. Will not satisfy elective course requirement in accounting degree program. Prerequisite: AC 463P.</w:t>
      </w:r>
    </w:p>
    <w:p w14:paraId="2C7EDE2E" w14:textId="284AD3F0" w:rsidR="006A7D95" w:rsidDel="00C15E5C" w:rsidRDefault="006A7D95" w:rsidP="006A7D95">
      <w:pPr>
        <w:spacing w:before="100" w:beforeAutospacing="1" w:after="100" w:afterAutospacing="1" w:line="240" w:lineRule="auto"/>
        <w:rPr>
          <w:del w:id="15" w:author="Adkison, Victoria Bliss" w:date="2019-05-10T09:37:00Z"/>
          <w:rFonts w:eastAsia="Times New Roman" w:cstheme="minorHAnsi"/>
          <w:sz w:val="24"/>
          <w:szCs w:val="24"/>
        </w:rPr>
      </w:pPr>
      <w:r w:rsidRPr="006A7D95">
        <w:rPr>
          <w:rFonts w:eastAsia="Times New Roman" w:cstheme="minorHAnsi"/>
          <w:sz w:val="24"/>
          <w:szCs w:val="24"/>
        </w:rPr>
        <w:t>BL460P. (3). </w:t>
      </w:r>
      <w:r w:rsidRPr="00761978">
        <w:rPr>
          <w:rFonts w:eastAsia="Times New Roman" w:cstheme="minorHAnsi"/>
          <w:b/>
          <w:bCs/>
          <w:sz w:val="24"/>
          <w:szCs w:val="24"/>
        </w:rPr>
        <w:t>Fundamentals of Business Law.</w:t>
      </w:r>
      <w:r w:rsidRPr="00761978">
        <w:rPr>
          <w:rFonts w:eastAsia="Times New Roman" w:cstheme="minorHAnsi"/>
          <w:sz w:val="24"/>
          <w:szCs w:val="24"/>
        </w:rPr>
        <w:t xml:space="preserve"> </w:t>
      </w:r>
      <w:r w:rsidRPr="006A7D95">
        <w:rPr>
          <w:rFonts w:eastAsia="Times New Roman" w:cstheme="minorHAnsi"/>
          <w:sz w:val="24"/>
          <w:szCs w:val="24"/>
        </w:rPr>
        <w:br/>
        <w:t xml:space="preserve">The study of law subjects related to business practice including agency, contracts, commercial code, debtor-creditor relationships, regulation, business structure, and business ethics. Will not satisfy elective course requirement in accounting degree program. Prerequisite: AC 292, or </w:t>
      </w:r>
      <w:proofErr w:type="spellStart"/>
      <w:r w:rsidRPr="006A7D95">
        <w:rPr>
          <w:rFonts w:eastAsia="Times New Roman" w:cstheme="minorHAnsi"/>
          <w:sz w:val="24"/>
          <w:szCs w:val="24"/>
        </w:rPr>
        <w:t>equivalent.</w:t>
      </w:r>
    </w:p>
    <w:p w14:paraId="59B17255" w14:textId="077C000C" w:rsidR="00C14DE2" w:rsidDel="00C15E5C" w:rsidRDefault="00C14DE2" w:rsidP="006A7D95">
      <w:pPr>
        <w:spacing w:before="100" w:beforeAutospacing="1" w:after="100" w:afterAutospacing="1" w:line="240" w:lineRule="auto"/>
        <w:rPr>
          <w:del w:id="16" w:author="Adkison, Victoria Bliss" w:date="2019-05-10T09:37:00Z"/>
          <w:rFonts w:eastAsia="Times New Roman" w:cstheme="minorHAnsi"/>
          <w:sz w:val="24"/>
          <w:szCs w:val="24"/>
        </w:rPr>
      </w:pPr>
    </w:p>
    <w:p w14:paraId="3B1A85AE" w14:textId="77777777" w:rsidR="00C14DE2" w:rsidRPr="006A7D95" w:rsidDel="00C15E5C" w:rsidRDefault="00C14DE2" w:rsidP="006A7D95">
      <w:pPr>
        <w:spacing w:before="100" w:beforeAutospacing="1" w:after="100" w:afterAutospacing="1" w:line="240" w:lineRule="auto"/>
        <w:rPr>
          <w:del w:id="17" w:author="Adkison, Victoria Bliss" w:date="2019-05-10T09:37:00Z"/>
          <w:rFonts w:eastAsia="Times New Roman" w:cstheme="minorHAnsi"/>
          <w:sz w:val="24"/>
          <w:szCs w:val="24"/>
        </w:rPr>
      </w:pPr>
    </w:p>
    <w:p w14:paraId="0ED2FC3A" w14:textId="46E5E9B3" w:rsidR="00D13EA3" w:rsidRDefault="00D13EA3" w:rsidP="00D13EA3">
      <w:pPr>
        <w:rPr>
          <w:b/>
          <w:sz w:val="24"/>
          <w:u w:val="single"/>
        </w:rPr>
      </w:pPr>
      <w:r w:rsidRPr="00D13EA3">
        <w:rPr>
          <w:b/>
          <w:sz w:val="24"/>
          <w:u w:val="single"/>
        </w:rPr>
        <w:t>Rationale</w:t>
      </w:r>
      <w:proofErr w:type="spellEnd"/>
    </w:p>
    <w:p w14:paraId="05276558" w14:textId="3D24EFDE" w:rsidR="00C14DE2" w:rsidRPr="00761978" w:rsidDel="00C15E5C" w:rsidRDefault="00C14DE2" w:rsidP="00C14DE2">
      <w:pPr>
        <w:rPr>
          <w:del w:id="18" w:author="Adkison, Victoria Bliss" w:date="2019-05-10T09:38:00Z"/>
          <w:sz w:val="24"/>
          <w:szCs w:val="24"/>
        </w:rPr>
      </w:pPr>
      <w:del w:id="19" w:author="Adkison, Victoria Bliss" w:date="2019-05-10T09:38:00Z">
        <w:r w:rsidRPr="00761978" w:rsidDel="00C15E5C">
          <w:rPr>
            <w:bCs/>
            <w:sz w:val="24"/>
            <w:szCs w:val="24"/>
          </w:rPr>
          <w:delText>Many individuals looking to make a career change to accounting discover that they need additional academic coursework</w:delText>
        </w:r>
        <w:r w:rsidDel="00C15E5C">
          <w:rPr>
            <w:bCs/>
            <w:sz w:val="24"/>
            <w:szCs w:val="24"/>
          </w:rPr>
          <w:delText xml:space="preserve"> to meet prerequisites for a graduate program with a focus on accounting</w:delText>
        </w:r>
        <w:r w:rsidRPr="00761978" w:rsidDel="00C15E5C">
          <w:rPr>
            <w:bCs/>
            <w:sz w:val="24"/>
            <w:szCs w:val="24"/>
          </w:rPr>
          <w:delText xml:space="preserve">. </w:delText>
        </w:r>
        <w:r w:rsidDel="00C15E5C">
          <w:rPr>
            <w:bCs/>
            <w:sz w:val="24"/>
            <w:szCs w:val="24"/>
          </w:rPr>
          <w:delText>Our program</w:delText>
        </w:r>
        <w:r w:rsidRPr="00761978" w:rsidDel="00C15E5C">
          <w:rPr>
            <w:bCs/>
            <w:sz w:val="24"/>
            <w:szCs w:val="24"/>
          </w:rPr>
          <w:delText xml:space="preserve"> is designed to meet these educational needs</w:delText>
        </w:r>
        <w:r w:rsidDel="00C15E5C">
          <w:rPr>
            <w:bCs/>
            <w:sz w:val="24"/>
            <w:szCs w:val="24"/>
          </w:rPr>
          <w:delText xml:space="preserve"> in an online, flexible environment</w:delText>
        </w:r>
        <w:r w:rsidRPr="00761978" w:rsidDel="00C15E5C">
          <w:rPr>
            <w:bCs/>
            <w:sz w:val="24"/>
            <w:szCs w:val="24"/>
          </w:rPr>
          <w:delText xml:space="preserve">. </w:delText>
        </w:r>
        <w:r w:rsidR="00372481" w:rsidDel="00C15E5C">
          <w:rPr>
            <w:bCs/>
            <w:sz w:val="24"/>
            <w:szCs w:val="24"/>
          </w:rPr>
          <w:delText>A</w:delText>
        </w:r>
        <w:r w:rsidRPr="00761978" w:rsidDel="00C15E5C">
          <w:rPr>
            <w:bCs/>
            <w:sz w:val="24"/>
            <w:szCs w:val="24"/>
          </w:rPr>
          <w:delText xml:space="preserve"> micro-credential</w:delText>
        </w:r>
        <w:r w:rsidDel="00C15E5C">
          <w:rPr>
            <w:bCs/>
            <w:sz w:val="24"/>
            <w:szCs w:val="24"/>
          </w:rPr>
          <w:delText xml:space="preserve"> highlighting the accounting skills they have learned up to that point can be a positive addition to a resume</w:delText>
        </w:r>
        <w:r w:rsidRPr="00761978" w:rsidDel="00C15E5C">
          <w:rPr>
            <w:bCs/>
            <w:sz w:val="24"/>
            <w:szCs w:val="24"/>
          </w:rPr>
          <w:delText>.</w:delText>
        </w:r>
        <w:r w:rsidDel="00C15E5C">
          <w:rPr>
            <w:bCs/>
            <w:sz w:val="24"/>
            <w:szCs w:val="24"/>
          </w:rPr>
          <w:delText xml:space="preserve">  </w:delText>
        </w:r>
      </w:del>
    </w:p>
    <w:p w14:paraId="7D43578F" w14:textId="4D12EE6A" w:rsidR="00C14DE2" w:rsidRDefault="00C14DE2" w:rsidP="00C14DE2">
      <w:pPr>
        <w:rPr>
          <w:ins w:id="20" w:author="Adkison, Victoria Bliss" w:date="2019-05-10T09:38:00Z"/>
          <w:b/>
          <w:sz w:val="24"/>
          <w:u w:val="single"/>
        </w:rPr>
      </w:pPr>
    </w:p>
    <w:p w14:paraId="6A513F62" w14:textId="7C53487D" w:rsidR="00C15E5C" w:rsidRPr="00D13EA3" w:rsidRDefault="00C15E5C" w:rsidP="00C14DE2">
      <w:pPr>
        <w:rPr>
          <w:b/>
          <w:sz w:val="24"/>
          <w:u w:val="single"/>
        </w:rPr>
      </w:pPr>
      <w:ins w:id="21" w:author="Adkison, Victoria Bliss" w:date="2019-05-10T09:38:00Z">
        <w:r>
          <w:rPr>
            <w:b/>
            <w:sz w:val="24"/>
            <w:u w:val="single"/>
          </w:rPr>
          <w:t>Please provide a rationale that includes</w:t>
        </w:r>
      </w:ins>
      <w:ins w:id="22" w:author="Adkison, Victoria Bliss" w:date="2019-05-10T09:41:00Z">
        <w:r>
          <w:rPr>
            <w:b/>
            <w:sz w:val="24"/>
            <w:u w:val="single"/>
          </w:rPr>
          <w:t xml:space="preserve"> research on how this micro-credential will support workforce development.  Please use specific references to support your rationale.  </w:t>
        </w:r>
      </w:ins>
      <w:bookmarkStart w:id="23" w:name="_GoBack"/>
      <w:bookmarkEnd w:id="23"/>
    </w:p>
    <w:sectPr w:rsidR="00C15E5C" w:rsidRPr="00D13EA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1E5FE9" w14:textId="77777777" w:rsidR="00EA408E" w:rsidRDefault="00EA408E" w:rsidP="00A25B6E">
      <w:pPr>
        <w:spacing w:after="0" w:line="240" w:lineRule="auto"/>
      </w:pPr>
      <w:r>
        <w:separator/>
      </w:r>
    </w:p>
  </w:endnote>
  <w:endnote w:type="continuationSeparator" w:id="0">
    <w:p w14:paraId="366B8CD2" w14:textId="77777777" w:rsidR="00EA408E" w:rsidRDefault="00EA408E" w:rsidP="00A25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E729B" w14:textId="77777777" w:rsidR="00A25B6E" w:rsidRDefault="00A25B6E">
    <w:pPr>
      <w:pStyle w:val="Footer"/>
    </w:pPr>
    <w:r>
      <w:t>April2016/</w:t>
    </w:r>
    <w:proofErr w:type="spellStart"/>
    <w:r>
      <w:t>MPearson</w:t>
    </w:r>
    <w:proofErr w:type="spellEnd"/>
  </w:p>
  <w:p w14:paraId="370F584F" w14:textId="77777777" w:rsidR="00A25B6E" w:rsidRDefault="00A25B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B5C6F" w14:textId="77777777" w:rsidR="00EA408E" w:rsidRDefault="00EA408E" w:rsidP="00A25B6E">
      <w:pPr>
        <w:spacing w:after="0" w:line="240" w:lineRule="auto"/>
      </w:pPr>
      <w:r>
        <w:separator/>
      </w:r>
    </w:p>
  </w:footnote>
  <w:footnote w:type="continuationSeparator" w:id="0">
    <w:p w14:paraId="719647E7" w14:textId="77777777" w:rsidR="00EA408E" w:rsidRDefault="00EA408E" w:rsidP="00A25B6E">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kison, Victoria Bliss">
    <w15:presenceInfo w15:providerId="AD" w15:userId="S-1-5-21-21151968-2686227855-1361090735-213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511"/>
    <w:rsid w:val="000A1ED8"/>
    <w:rsid w:val="000D51A6"/>
    <w:rsid w:val="002B3F32"/>
    <w:rsid w:val="00372481"/>
    <w:rsid w:val="003808E0"/>
    <w:rsid w:val="004160B2"/>
    <w:rsid w:val="004407C0"/>
    <w:rsid w:val="00510E06"/>
    <w:rsid w:val="00554FF9"/>
    <w:rsid w:val="00556856"/>
    <w:rsid w:val="005F15C4"/>
    <w:rsid w:val="00633F8B"/>
    <w:rsid w:val="006A7D95"/>
    <w:rsid w:val="00706BD2"/>
    <w:rsid w:val="00761978"/>
    <w:rsid w:val="007D675B"/>
    <w:rsid w:val="00833397"/>
    <w:rsid w:val="008A74D9"/>
    <w:rsid w:val="00A25B6E"/>
    <w:rsid w:val="00A677A4"/>
    <w:rsid w:val="00AC4511"/>
    <w:rsid w:val="00C14DE2"/>
    <w:rsid w:val="00C15E5C"/>
    <w:rsid w:val="00C56CC4"/>
    <w:rsid w:val="00CF4236"/>
    <w:rsid w:val="00D13EA3"/>
    <w:rsid w:val="00D63481"/>
    <w:rsid w:val="00DB54E9"/>
    <w:rsid w:val="00DF6F3B"/>
    <w:rsid w:val="00E929C8"/>
    <w:rsid w:val="00EA408E"/>
    <w:rsid w:val="00F47F87"/>
    <w:rsid w:val="00FB1F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2BC61"/>
  <w15:chartTrackingRefBased/>
  <w15:docId w15:val="{1CB6FE28-CD86-4D10-9DB9-F9D0E240B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C4511"/>
    <w:pPr>
      <w:widowControl w:val="0"/>
      <w:tabs>
        <w:tab w:val="left" w:pos="600"/>
        <w:tab w:val="left" w:pos="1530"/>
        <w:tab w:val="center" w:pos="4200"/>
      </w:tabs>
      <w:spacing w:after="0" w:line="1" w:lineRule="atLeast"/>
    </w:pPr>
    <w:rPr>
      <w:rFonts w:ascii="Arial" w:eastAsia="Times New Roman" w:hAnsi="Arial" w:cs="Times New Roman"/>
      <w:snapToGrid w:val="0"/>
      <w:sz w:val="24"/>
      <w:szCs w:val="20"/>
    </w:rPr>
  </w:style>
  <w:style w:type="character" w:customStyle="1" w:styleId="BodyTextChar">
    <w:name w:val="Body Text Char"/>
    <w:basedOn w:val="DefaultParagraphFont"/>
    <w:link w:val="BodyText"/>
    <w:rsid w:val="00AC4511"/>
    <w:rPr>
      <w:rFonts w:ascii="Arial" w:eastAsia="Times New Roman" w:hAnsi="Arial" w:cs="Times New Roman"/>
      <w:snapToGrid w:val="0"/>
      <w:sz w:val="24"/>
      <w:szCs w:val="20"/>
    </w:rPr>
  </w:style>
  <w:style w:type="paragraph" w:styleId="Header">
    <w:name w:val="header"/>
    <w:basedOn w:val="Normal"/>
    <w:link w:val="HeaderChar"/>
    <w:uiPriority w:val="99"/>
    <w:unhideWhenUsed/>
    <w:rsid w:val="00A25B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5B6E"/>
  </w:style>
  <w:style w:type="paragraph" w:styleId="Footer">
    <w:name w:val="footer"/>
    <w:basedOn w:val="Normal"/>
    <w:link w:val="FooterChar"/>
    <w:uiPriority w:val="99"/>
    <w:unhideWhenUsed/>
    <w:rsid w:val="00A25B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5B6E"/>
  </w:style>
  <w:style w:type="paragraph" w:styleId="NoSpacing">
    <w:name w:val="No Spacing"/>
    <w:uiPriority w:val="1"/>
    <w:qFormat/>
    <w:rsid w:val="00D13EA3"/>
    <w:pPr>
      <w:spacing w:after="0" w:line="240" w:lineRule="auto"/>
    </w:pPr>
  </w:style>
  <w:style w:type="paragraph" w:styleId="NormalWeb">
    <w:name w:val="Normal (Web)"/>
    <w:basedOn w:val="Normal"/>
    <w:uiPriority w:val="99"/>
    <w:semiHidden/>
    <w:unhideWhenUsed/>
    <w:rsid w:val="006A7D9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A7D95"/>
    <w:rPr>
      <w:color w:val="0000FF"/>
      <w:u w:val="single"/>
    </w:rPr>
  </w:style>
  <w:style w:type="character" w:styleId="Strong">
    <w:name w:val="Strong"/>
    <w:basedOn w:val="DefaultParagraphFont"/>
    <w:uiPriority w:val="22"/>
    <w:qFormat/>
    <w:rsid w:val="006A7D95"/>
    <w:rPr>
      <w:b/>
      <w:bCs/>
    </w:rPr>
  </w:style>
  <w:style w:type="paragraph" w:customStyle="1" w:styleId="Default">
    <w:name w:val="Default"/>
    <w:rsid w:val="00761978"/>
    <w:pPr>
      <w:autoSpaceDE w:val="0"/>
      <w:autoSpaceDN w:val="0"/>
      <w:adjustRightInd w:val="0"/>
      <w:spacing w:after="0" w:line="240" w:lineRule="auto"/>
    </w:pPr>
    <w:rPr>
      <w:rFonts w:ascii="Calibri" w:eastAsia="Times New Roman" w:hAnsi="Calibri" w:cs="Calibri"/>
      <w:color w:val="000000"/>
      <w:sz w:val="24"/>
      <w:szCs w:val="24"/>
    </w:rPr>
  </w:style>
  <w:style w:type="paragraph" w:styleId="BalloonText">
    <w:name w:val="Balloon Text"/>
    <w:basedOn w:val="Normal"/>
    <w:link w:val="BalloonTextChar"/>
    <w:uiPriority w:val="99"/>
    <w:semiHidden/>
    <w:unhideWhenUsed/>
    <w:rsid w:val="00C15E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5E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154890">
      <w:bodyDiv w:val="1"/>
      <w:marLeft w:val="0"/>
      <w:marRight w:val="0"/>
      <w:marTop w:val="0"/>
      <w:marBottom w:val="0"/>
      <w:divBdr>
        <w:top w:val="none" w:sz="0" w:space="0" w:color="auto"/>
        <w:left w:val="none" w:sz="0" w:space="0" w:color="auto"/>
        <w:bottom w:val="none" w:sz="0" w:space="0" w:color="auto"/>
        <w:right w:val="none" w:sz="0" w:space="0" w:color="auto"/>
      </w:divBdr>
      <w:divsChild>
        <w:div w:id="1806502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413</TotalTime>
  <Pages>4</Pages>
  <Words>1014</Words>
  <Characters>5785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Pearson, Margaret</dc:creator>
  <cp:keywords/>
  <dc:description/>
  <cp:lastModifiedBy>Adkison, Victoria Bliss</cp:lastModifiedBy>
  <cp:revision>7</cp:revision>
  <dcterms:created xsi:type="dcterms:W3CDTF">2019-05-08T14:33:00Z</dcterms:created>
  <dcterms:modified xsi:type="dcterms:W3CDTF">2019-05-10T14:46:00Z</dcterms:modified>
</cp:coreProperties>
</file>